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17"/>
        <w:gridCol w:w="5286"/>
        <w:gridCol w:w="2676"/>
      </w:tblGrid>
      <w:tr w:rsidR="00E15972" w:rsidRPr="00D77CDC" w14:paraId="538DF2E6" w14:textId="77777777" w:rsidTr="00E15972">
        <w:trPr>
          <w:cantSplit/>
          <w:tblHeader/>
        </w:trPr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E5506" w14:textId="77777777" w:rsidR="00E15972" w:rsidRPr="00D77CDC" w:rsidRDefault="00E15972" w:rsidP="008F1B03">
            <w:pPr>
              <w:jc w:val="both"/>
              <w:rPr>
                <w:rFonts w:cs="Arial"/>
                <w:b/>
                <w:bCs/>
                <w:szCs w:val="22"/>
                <w:lang w:eastAsia="en-GB"/>
              </w:rPr>
            </w:pPr>
            <w:r w:rsidRPr="00D77CDC">
              <w:rPr>
                <w:rFonts w:cs="Arial"/>
                <w:b/>
                <w:bCs/>
                <w:lang w:eastAsia="en-GB"/>
              </w:rPr>
              <w:t>Sorszám</w:t>
            </w:r>
          </w:p>
        </w:tc>
        <w:tc>
          <w:tcPr>
            <w:tcW w:w="5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0AEA8" w14:textId="77777777" w:rsidR="00E15972" w:rsidRPr="00D77CDC" w:rsidRDefault="00E15972" w:rsidP="008F1B03">
            <w:pPr>
              <w:jc w:val="both"/>
              <w:rPr>
                <w:rFonts w:cs="Arial"/>
                <w:b/>
                <w:bCs/>
                <w:szCs w:val="22"/>
                <w:lang w:eastAsia="en-GB"/>
              </w:rPr>
            </w:pPr>
            <w:r w:rsidRPr="00D77CDC">
              <w:rPr>
                <w:rFonts w:cs="Arial"/>
                <w:b/>
                <w:bCs/>
                <w:lang w:eastAsia="en-GB"/>
              </w:rPr>
              <w:t>Mérföldkő</w:t>
            </w:r>
          </w:p>
        </w:tc>
        <w:tc>
          <w:tcPr>
            <w:tcW w:w="2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936F3" w14:textId="513222F1" w:rsidR="00E15972" w:rsidRPr="00D77CDC" w:rsidRDefault="00E15972" w:rsidP="00910971">
            <w:pPr>
              <w:jc w:val="center"/>
              <w:rPr>
                <w:rFonts w:cs="Arial"/>
                <w:b/>
                <w:bCs/>
                <w:szCs w:val="22"/>
                <w:lang w:eastAsia="en-GB"/>
              </w:rPr>
            </w:pPr>
            <w:r w:rsidRPr="00D77CDC">
              <w:rPr>
                <w:rFonts w:cs="Arial"/>
                <w:b/>
                <w:bCs/>
                <w:lang w:eastAsia="en-GB"/>
              </w:rPr>
              <w:t>Teljesülés időpontja</w:t>
            </w:r>
          </w:p>
        </w:tc>
      </w:tr>
      <w:tr w:rsidR="006909B7" w:rsidRPr="00D77CDC" w14:paraId="5CA06DD8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C4D9B" w14:textId="77777777" w:rsidR="006909B7" w:rsidRPr="00D77CDC" w:rsidRDefault="00D7126D" w:rsidP="006909B7">
            <w:pPr>
              <w:spacing w:after="0" w:line="240" w:lineRule="auto"/>
              <w:jc w:val="center"/>
              <w:rPr>
                <w:rFonts w:cs="Arial"/>
                <w:szCs w:val="22"/>
                <w:lang w:eastAsia="en-GB"/>
              </w:rPr>
            </w:pPr>
            <w:r>
              <w:t>1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9E3EF" w14:textId="54ECE0A5" w:rsidR="006909B7" w:rsidRPr="00DA1332" w:rsidRDefault="00083133" w:rsidP="006909B7">
            <w:pPr>
              <w:spacing w:after="0" w:line="240" w:lineRule="auto"/>
            </w:pPr>
            <w:r>
              <w:t>Kommunikációs terv</w:t>
            </w:r>
            <w:bookmarkStart w:id="0" w:name="_GoBack"/>
            <w:bookmarkEnd w:id="0"/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A439A" w14:textId="51D12A3E" w:rsidR="006909B7" w:rsidRPr="00DA1332" w:rsidRDefault="00083133" w:rsidP="006C4767">
            <w:pPr>
              <w:spacing w:after="0" w:line="240" w:lineRule="auto"/>
              <w:jc w:val="center"/>
            </w:pPr>
            <w:r>
              <w:rPr>
                <w:rFonts w:cs="Arial"/>
                <w:bCs/>
                <w:szCs w:val="22"/>
                <w:lang w:eastAsia="en-GB"/>
              </w:rPr>
              <w:t>2019.</w:t>
            </w:r>
            <w:r w:rsidR="00C504A9">
              <w:rPr>
                <w:rFonts w:cs="Arial"/>
                <w:bCs/>
                <w:szCs w:val="22"/>
                <w:lang w:eastAsia="en-GB"/>
              </w:rPr>
              <w:t xml:space="preserve"> </w:t>
            </w:r>
            <w:r>
              <w:rPr>
                <w:rFonts w:cs="Arial"/>
                <w:bCs/>
                <w:szCs w:val="22"/>
                <w:lang w:eastAsia="en-GB"/>
              </w:rPr>
              <w:t>április 15.</w:t>
            </w:r>
          </w:p>
        </w:tc>
      </w:tr>
      <w:tr w:rsidR="0037639E" w:rsidRPr="00D77CDC" w14:paraId="4412AC35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2DDE6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  <w:lang w:eastAsia="en-GB"/>
              </w:rPr>
            </w:pPr>
            <w:r>
              <w:t>2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77FA5" w14:textId="1D16773F" w:rsidR="0037639E" w:rsidRPr="00DA1332" w:rsidRDefault="00083133" w:rsidP="0037639E">
            <w:pPr>
              <w:spacing w:after="0" w:line="240" w:lineRule="auto"/>
            </w:pPr>
            <w:r>
              <w:t>Jelentés készítése a Támogató részére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8B488" w14:textId="604E6F5A" w:rsidR="0037639E" w:rsidRPr="00DA1332" w:rsidDel="006C4767" w:rsidRDefault="00083133" w:rsidP="00083133">
            <w:pPr>
              <w:spacing w:after="0" w:line="240" w:lineRule="auto"/>
              <w:jc w:val="center"/>
            </w:pPr>
            <w:r>
              <w:rPr>
                <w:rFonts w:cs="Arial"/>
                <w:bCs/>
                <w:szCs w:val="22"/>
                <w:lang w:eastAsia="en-GB"/>
              </w:rPr>
              <w:t>2019</w:t>
            </w:r>
            <w:r w:rsidR="007B1174">
              <w:rPr>
                <w:rFonts w:cs="Arial"/>
                <w:bCs/>
                <w:szCs w:val="22"/>
                <w:lang w:eastAsia="en-GB"/>
              </w:rPr>
              <w:t>.</w:t>
            </w:r>
            <w:r w:rsidR="00C504A9">
              <w:rPr>
                <w:rFonts w:cs="Arial"/>
                <w:bCs/>
                <w:szCs w:val="22"/>
                <w:lang w:eastAsia="en-GB"/>
              </w:rPr>
              <w:t xml:space="preserve"> </w:t>
            </w:r>
            <w:r>
              <w:rPr>
                <w:rFonts w:cs="Arial"/>
                <w:bCs/>
                <w:szCs w:val="22"/>
                <w:lang w:eastAsia="en-GB"/>
              </w:rPr>
              <w:t xml:space="preserve">április </w:t>
            </w:r>
            <w:r w:rsidR="007B1174">
              <w:rPr>
                <w:rFonts w:cs="Arial"/>
                <w:bCs/>
                <w:szCs w:val="22"/>
                <w:lang w:eastAsia="en-GB"/>
              </w:rPr>
              <w:t>15.</w:t>
            </w:r>
          </w:p>
        </w:tc>
      </w:tr>
      <w:tr w:rsidR="0037639E" w:rsidRPr="00D77CDC" w14:paraId="1BAC34F8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54F30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  <w:lang w:eastAsia="en-GB"/>
              </w:rPr>
            </w:pPr>
            <w:r>
              <w:t>3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BA76D" w14:textId="0AAA04D8" w:rsidR="0037639E" w:rsidRPr="00DA1332" w:rsidRDefault="00083133" w:rsidP="0037639E">
            <w:pPr>
              <w:spacing w:after="0" w:line="240" w:lineRule="auto"/>
            </w:pPr>
            <w:r>
              <w:t>Nemzeti hozzáférési pont kialakítás/ meglévő fejlesztés beszerzési eljárás megindítása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2C2E9" w14:textId="403329B7" w:rsidR="0037639E" w:rsidRPr="00DA1332" w:rsidDel="006C4767" w:rsidRDefault="00226877" w:rsidP="00226877">
            <w:pPr>
              <w:spacing w:after="0" w:line="240" w:lineRule="auto"/>
              <w:jc w:val="center"/>
            </w:pPr>
            <w:r>
              <w:t>2020</w:t>
            </w:r>
            <w:r w:rsidR="007B1174">
              <w:t xml:space="preserve">. </w:t>
            </w:r>
            <w:r>
              <w:t xml:space="preserve">március </w:t>
            </w:r>
            <w:r w:rsidR="007B1174">
              <w:t>31.</w:t>
            </w:r>
          </w:p>
        </w:tc>
      </w:tr>
      <w:tr w:rsidR="0037639E" w:rsidRPr="00D77CDC" w14:paraId="68CC5E11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8DD25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4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8A01F" w14:textId="3A9C4818" w:rsidR="0037639E" w:rsidRPr="00DA1332" w:rsidRDefault="00083133" w:rsidP="0037639E">
            <w:pPr>
              <w:spacing w:after="0" w:line="240" w:lineRule="auto"/>
            </w:pPr>
            <w:r w:rsidRPr="00827212">
              <w:t>TEN-T vonatkozású városi pilot szakaszra C-ITS felszerelés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38A46" w14:textId="6A226D06" w:rsidR="0037639E" w:rsidRPr="00DA1332" w:rsidRDefault="00226877" w:rsidP="00226877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2020. június 30</w:t>
            </w:r>
            <w:r w:rsidR="00083133">
              <w:rPr>
                <w:rFonts w:cs="Arial"/>
                <w:bCs/>
                <w:szCs w:val="22"/>
                <w:lang w:eastAsia="en-GB"/>
              </w:rPr>
              <w:t>.</w:t>
            </w:r>
          </w:p>
        </w:tc>
      </w:tr>
      <w:tr w:rsidR="0037639E" w:rsidRPr="00D77CDC" w14:paraId="511CC714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1ACB0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5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A8EBE" w14:textId="5D1EDAD3" w:rsidR="0037639E" w:rsidRPr="00DA1332" w:rsidRDefault="00083133" w:rsidP="00226877">
            <w:pPr>
              <w:spacing w:after="0" w:line="240" w:lineRule="auto"/>
            </w:pPr>
            <w:r w:rsidRPr="00827212">
              <w:t>A fővárosi forgalmi menedzsment központ dinamikus szo</w:t>
            </w:r>
            <w:r w:rsidR="00226877">
              <w:t>lgáltatásainak és adatbázisának</w:t>
            </w:r>
            <w:r w:rsidRPr="00827212">
              <w:t xml:space="preserve"> </w:t>
            </w:r>
            <w:r w:rsidR="00226877">
              <w:t>fejlesztése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2C859" w14:textId="7F701BBF" w:rsidR="0037639E" w:rsidRPr="00DA1332" w:rsidRDefault="00374A9C" w:rsidP="00CF30F9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</w:t>
            </w:r>
            <w:r w:rsidR="003D7619">
              <w:rPr>
                <w:rFonts w:cs="Arial"/>
                <w:bCs/>
                <w:szCs w:val="22"/>
                <w:lang w:eastAsia="en-GB"/>
              </w:rPr>
              <w:t>2</w:t>
            </w:r>
            <w:r>
              <w:rPr>
                <w:rFonts w:cs="Arial"/>
                <w:bCs/>
                <w:szCs w:val="22"/>
                <w:lang w:eastAsia="en-GB"/>
              </w:rPr>
              <w:t xml:space="preserve">. </w:t>
            </w:r>
            <w:r w:rsidR="00CF30F9">
              <w:rPr>
                <w:rFonts w:cs="Arial"/>
                <w:bCs/>
                <w:szCs w:val="22"/>
                <w:lang w:eastAsia="en-GB"/>
              </w:rPr>
              <w:t>december</w:t>
            </w:r>
            <w:r w:rsidR="005503E3">
              <w:rPr>
                <w:rFonts w:cs="Arial"/>
                <w:bCs/>
                <w:szCs w:val="22"/>
                <w:lang w:eastAsia="en-GB"/>
              </w:rPr>
              <w:t xml:space="preserve"> 3</w:t>
            </w:r>
            <w:r w:rsidR="00CF30F9">
              <w:rPr>
                <w:rFonts w:cs="Arial"/>
                <w:bCs/>
                <w:szCs w:val="22"/>
                <w:lang w:eastAsia="en-GB"/>
              </w:rPr>
              <w:t>1</w:t>
            </w:r>
            <w:r>
              <w:rPr>
                <w:rFonts w:cs="Arial"/>
                <w:bCs/>
                <w:szCs w:val="22"/>
                <w:lang w:eastAsia="en-GB"/>
              </w:rPr>
              <w:t>.</w:t>
            </w:r>
          </w:p>
        </w:tc>
      </w:tr>
      <w:tr w:rsidR="0037639E" w:rsidRPr="00D77CDC" w14:paraId="6ED35289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E232B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6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80323" w14:textId="3C6A6393" w:rsidR="0037639E" w:rsidRPr="00DA1332" w:rsidRDefault="00083133" w:rsidP="0037639E">
            <w:pPr>
              <w:spacing w:after="0" w:line="240" w:lineRule="auto"/>
            </w:pPr>
            <w:r>
              <w:t>K</w:t>
            </w:r>
            <w:r w:rsidRPr="00827212">
              <w:t>ét határ menti forgalmi menedzsment terv kialakítása, vagy továbbfejlesztése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D195F" w14:textId="26947BE6" w:rsidR="0037639E" w:rsidRPr="00DA1332" w:rsidRDefault="00083133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2020.</w:t>
            </w:r>
            <w:r w:rsidR="006B65B9">
              <w:rPr>
                <w:rFonts w:cs="Arial"/>
                <w:bCs/>
                <w:szCs w:val="22"/>
                <w:lang w:eastAsia="en-GB"/>
              </w:rPr>
              <w:t xml:space="preserve"> november </w:t>
            </w:r>
            <w:r>
              <w:rPr>
                <w:rFonts w:cs="Arial"/>
                <w:bCs/>
                <w:szCs w:val="22"/>
                <w:lang w:eastAsia="en-GB"/>
              </w:rPr>
              <w:t>30.</w:t>
            </w:r>
          </w:p>
        </w:tc>
      </w:tr>
      <w:tr w:rsidR="0037639E" w:rsidRPr="00D77CDC" w14:paraId="18E2F175" w14:textId="77777777" w:rsidTr="006909B7">
        <w:trPr>
          <w:cantSplit/>
          <w:trHeight w:val="567"/>
        </w:trPr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249E1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7</w:t>
            </w:r>
          </w:p>
        </w:tc>
        <w:tc>
          <w:tcPr>
            <w:tcW w:w="5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1D2C" w14:textId="7EDFDF1A" w:rsidR="0037639E" w:rsidRPr="00DA1332" w:rsidRDefault="00083133" w:rsidP="0037639E">
            <w:pPr>
              <w:spacing w:after="0" w:line="240" w:lineRule="auto"/>
            </w:pPr>
            <w:r>
              <w:t>Nemzeti Hozzáférési Pont és Ellenőrző Szerv értékelés</w:t>
            </w:r>
          </w:p>
        </w:tc>
        <w:tc>
          <w:tcPr>
            <w:tcW w:w="2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0F210" w14:textId="01B8FCC9" w:rsidR="0037639E" w:rsidRPr="00DA1332" w:rsidRDefault="00083133" w:rsidP="0037639E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2020.</w:t>
            </w:r>
            <w:r w:rsidR="00C504A9">
              <w:rPr>
                <w:rFonts w:cs="Arial"/>
                <w:bCs/>
                <w:szCs w:val="22"/>
                <w:lang w:eastAsia="en-GB"/>
              </w:rPr>
              <w:t xml:space="preserve"> </w:t>
            </w:r>
            <w:r>
              <w:rPr>
                <w:rFonts w:cs="Arial"/>
                <w:bCs/>
                <w:szCs w:val="22"/>
                <w:lang w:eastAsia="en-GB"/>
              </w:rPr>
              <w:t>december 31.</w:t>
            </w:r>
          </w:p>
        </w:tc>
      </w:tr>
      <w:tr w:rsidR="0037639E" w:rsidRPr="00D77CDC" w14:paraId="1CB48A4B" w14:textId="77777777" w:rsidTr="006909B7">
        <w:trPr>
          <w:cantSplit/>
          <w:trHeight w:val="567"/>
        </w:trPr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5DE55" w14:textId="77777777" w:rsidR="0037639E" w:rsidRPr="005D45D2" w:rsidRDefault="00D7126D" w:rsidP="0037639E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5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F51FF" w14:textId="5FA71BD1" w:rsidR="0037639E" w:rsidRPr="00DA1332" w:rsidRDefault="00083133" w:rsidP="0037639E">
            <w:pPr>
              <w:spacing w:after="0" w:line="240" w:lineRule="auto"/>
            </w:pPr>
            <w:r>
              <w:t>Közlekedési információs szolgáltatás fejlesztése</w:t>
            </w:r>
          </w:p>
        </w:tc>
        <w:tc>
          <w:tcPr>
            <w:tcW w:w="2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98BC9" w14:textId="66B249F0" w:rsidR="0037639E" w:rsidRPr="00C504A9" w:rsidRDefault="00282A7E" w:rsidP="00433211">
            <w:pPr>
              <w:spacing w:after="0" w:line="240" w:lineRule="auto"/>
              <w:jc w:val="center"/>
              <w:rPr>
                <w:rFonts w:cs="Arial"/>
                <w:bCs/>
                <w:strike/>
                <w:szCs w:val="22"/>
                <w:lang w:eastAsia="en-GB"/>
              </w:rPr>
            </w:pPr>
            <w:r w:rsidRPr="00C504A9">
              <w:rPr>
                <w:rFonts w:cs="Arial"/>
                <w:bCs/>
                <w:szCs w:val="22"/>
                <w:lang w:eastAsia="en-GB"/>
              </w:rPr>
              <w:t>202</w:t>
            </w:r>
            <w:r w:rsidR="003D7619">
              <w:rPr>
                <w:rFonts w:cs="Arial"/>
                <w:bCs/>
                <w:szCs w:val="22"/>
                <w:lang w:eastAsia="en-GB"/>
              </w:rPr>
              <w:t>2</w:t>
            </w:r>
            <w:r w:rsidRPr="00C504A9">
              <w:rPr>
                <w:rFonts w:cs="Arial"/>
                <w:bCs/>
                <w:szCs w:val="22"/>
                <w:lang w:eastAsia="en-GB"/>
              </w:rPr>
              <w:t xml:space="preserve">. </w:t>
            </w:r>
            <w:r w:rsidR="00CF30F9">
              <w:rPr>
                <w:rFonts w:cs="Arial"/>
                <w:bCs/>
                <w:szCs w:val="22"/>
                <w:lang w:eastAsia="en-GB"/>
              </w:rPr>
              <w:t>december</w:t>
            </w:r>
            <w:r w:rsidR="005503E3" w:rsidRPr="00C504A9">
              <w:rPr>
                <w:rFonts w:cs="Arial"/>
                <w:bCs/>
                <w:szCs w:val="22"/>
                <w:lang w:eastAsia="en-GB"/>
              </w:rPr>
              <w:t xml:space="preserve"> </w:t>
            </w:r>
            <w:r w:rsidRPr="00C504A9">
              <w:rPr>
                <w:rFonts w:cs="Arial"/>
                <w:bCs/>
                <w:szCs w:val="22"/>
                <w:lang w:eastAsia="en-GB"/>
              </w:rPr>
              <w:t>3</w:t>
            </w:r>
            <w:r w:rsidR="00433211">
              <w:rPr>
                <w:rFonts w:cs="Arial"/>
                <w:bCs/>
                <w:szCs w:val="22"/>
                <w:lang w:eastAsia="en-GB"/>
              </w:rPr>
              <w:t>1</w:t>
            </w:r>
            <w:r w:rsidRPr="00C504A9">
              <w:rPr>
                <w:rFonts w:cs="Arial"/>
                <w:bCs/>
                <w:szCs w:val="22"/>
                <w:lang w:eastAsia="en-GB"/>
              </w:rPr>
              <w:t>.</w:t>
            </w:r>
          </w:p>
        </w:tc>
      </w:tr>
    </w:tbl>
    <w:p w14:paraId="5856C8B5" w14:textId="77777777" w:rsidR="00E15972" w:rsidRDefault="00E15972"/>
    <w:p w14:paraId="145EA32B" w14:textId="77777777" w:rsidR="008D6A2A" w:rsidRPr="001F6744" w:rsidRDefault="008D6A2A" w:rsidP="00E15972">
      <w:pPr>
        <w:rPr>
          <w:sz w:val="6"/>
          <w:szCs w:val="6"/>
        </w:rPr>
      </w:pPr>
    </w:p>
    <w:sectPr w:rsidR="008D6A2A" w:rsidRPr="001F6744" w:rsidSect="00400A1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3085" w:right="1416" w:bottom="1701" w:left="1247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2DE45C" w14:textId="77777777" w:rsidR="002E35EF" w:rsidRDefault="002E35EF" w:rsidP="004E461F">
      <w:pPr>
        <w:spacing w:after="0" w:line="240" w:lineRule="auto"/>
      </w:pPr>
      <w:r>
        <w:separator/>
      </w:r>
    </w:p>
  </w:endnote>
  <w:endnote w:type="continuationSeparator" w:id="0">
    <w:p w14:paraId="6E4465B2" w14:textId="77777777" w:rsidR="002E35EF" w:rsidRDefault="002E35EF" w:rsidP="004E461F">
      <w:pPr>
        <w:spacing w:after="0" w:line="240" w:lineRule="auto"/>
      </w:pPr>
      <w:r>
        <w:continuationSeparator/>
      </w:r>
    </w:p>
  </w:endnote>
  <w:endnote w:type="continuationNotice" w:id="1">
    <w:p w14:paraId="4C7DE7AE" w14:textId="77777777" w:rsidR="002E35EF" w:rsidRDefault="002E35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FB7D4" w14:textId="77777777" w:rsidR="008F1B03" w:rsidRDefault="008F1B03" w:rsidP="008D6A2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ECC0E8B" w14:textId="77777777" w:rsidR="008F1B03" w:rsidRDefault="008F1B0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81355" w14:textId="77777777" w:rsidR="008F1B03" w:rsidRPr="009A2523" w:rsidRDefault="008F1B03" w:rsidP="00FB2E0A">
    <w:pPr>
      <w:pStyle w:val="lblc"/>
      <w:framePr w:wrap="around" w:vAnchor="text" w:hAnchor="page" w:x="11041" w:y="42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7B1174">
      <w:rPr>
        <w:rStyle w:val="Oldalszm"/>
        <w:noProof/>
      </w:rPr>
      <w:t>2</w:t>
    </w:r>
    <w:r>
      <w:rPr>
        <w:rStyle w:val="Oldalszm"/>
      </w:rPr>
      <w:fldChar w:fldCharType="end"/>
    </w:r>
  </w:p>
  <w:p w14:paraId="05DA8643" w14:textId="77777777" w:rsidR="008F1B03" w:rsidRDefault="008F1B03">
    <w:pPr>
      <w:pStyle w:val="llb"/>
      <w:jc w:val="right"/>
    </w:pPr>
  </w:p>
  <w:p w14:paraId="2B5D7EC6" w14:textId="77777777" w:rsidR="008F1B03" w:rsidRPr="0065415E" w:rsidRDefault="008F1B03" w:rsidP="00CD19AE">
    <w:pPr>
      <w:pStyle w:val="llb"/>
      <w:tabs>
        <w:tab w:val="clear" w:pos="4536"/>
        <w:tab w:val="clear" w:pos="9072"/>
        <w:tab w:val="left" w:pos="2490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5B1EE037" wp14:editId="4A8C7426">
          <wp:extent cx="4111760" cy="454153"/>
          <wp:effectExtent l="0" t="0" r="3175" b="3175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43D02" w14:textId="7FF14A62" w:rsidR="008F1B03" w:rsidRPr="009A2523" w:rsidRDefault="008F1B03" w:rsidP="00FB2E0A">
    <w:pPr>
      <w:pStyle w:val="lblc"/>
      <w:framePr w:wrap="around" w:vAnchor="text" w:hAnchor="page" w:x="10561" w:y="-173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4E1F94">
      <w:rPr>
        <w:rStyle w:val="Oldalszm"/>
        <w:noProof/>
      </w:rPr>
      <w:t>1</w:t>
    </w:r>
    <w:r>
      <w:rPr>
        <w:rStyle w:val="Oldalszm"/>
      </w:rPr>
      <w:fldChar w:fldCharType="end"/>
    </w:r>
  </w:p>
  <w:p w14:paraId="7F955568" w14:textId="77777777" w:rsidR="008F1B03" w:rsidRPr="00A60846" w:rsidRDefault="008F1B03" w:rsidP="00C16D1A">
    <w:pPr>
      <w:pStyle w:val="llb"/>
      <w:tabs>
        <w:tab w:val="clear" w:pos="4536"/>
        <w:tab w:val="clear" w:pos="9072"/>
        <w:tab w:val="left" w:pos="1845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010248C5" wp14:editId="4FAE6623">
          <wp:extent cx="4111760" cy="454153"/>
          <wp:effectExtent l="0" t="0" r="3175" b="3175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3D98D" w14:textId="77777777" w:rsidR="002E35EF" w:rsidRDefault="002E35EF" w:rsidP="004E461F">
      <w:pPr>
        <w:spacing w:after="0" w:line="240" w:lineRule="auto"/>
      </w:pPr>
      <w:r>
        <w:separator/>
      </w:r>
    </w:p>
  </w:footnote>
  <w:footnote w:type="continuationSeparator" w:id="0">
    <w:p w14:paraId="7D32E387" w14:textId="77777777" w:rsidR="002E35EF" w:rsidRDefault="002E35EF" w:rsidP="004E461F">
      <w:pPr>
        <w:spacing w:after="0" w:line="240" w:lineRule="auto"/>
      </w:pPr>
      <w:r>
        <w:continuationSeparator/>
      </w:r>
    </w:p>
  </w:footnote>
  <w:footnote w:type="continuationNotice" w:id="1">
    <w:p w14:paraId="3B337D19" w14:textId="77777777" w:rsidR="002E35EF" w:rsidRDefault="002E35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6732E" w14:textId="77777777" w:rsidR="008F1B03" w:rsidRDefault="008F1B03">
    <w:pPr>
      <w:pStyle w:val="lfej"/>
    </w:pPr>
    <w:r w:rsidRPr="00BB61F9"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6FB04935" wp14:editId="58F571E2">
          <wp:simplePos x="0" y="0"/>
          <wp:positionH relativeFrom="leftMargin">
            <wp:posOffset>-4445</wp:posOffset>
          </wp:positionH>
          <wp:positionV relativeFrom="topMargin">
            <wp:posOffset>-32385</wp:posOffset>
          </wp:positionV>
          <wp:extent cx="2877517" cy="1799590"/>
          <wp:effectExtent l="0" t="0" r="0" b="0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new_300dp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7517" cy="1799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BA47F" w14:textId="195E6F1C" w:rsidR="00CF30F9" w:rsidRDefault="00CF30F9" w:rsidP="00B178A8">
    <w:pPr>
      <w:tabs>
        <w:tab w:val="left" w:pos="9000"/>
      </w:tabs>
      <w:ind w:left="10" w:right="136"/>
      <w:jc w:val="right"/>
      <w:rPr>
        <w:rFonts w:cs="Arial"/>
      </w:rPr>
    </w:pPr>
    <w:del w:id="1" w:author="Baján László dr." w:date="2023-01-25T09:32:00Z">
      <w:r w:rsidRPr="00130D43" w:rsidDel="00AF1123">
        <w:rPr>
          <w:noProof/>
          <w:kern w:val="1"/>
          <w:lang w:eastAsia="hu-HU"/>
        </w:rPr>
        <w:drawing>
          <wp:anchor distT="0" distB="0" distL="114300" distR="114300" simplePos="0" relativeHeight="251662336" behindDoc="0" locked="0" layoutInCell="1" allowOverlap="1" wp14:anchorId="7290E7D6" wp14:editId="608C772B">
            <wp:simplePos x="0" y="0"/>
            <wp:positionH relativeFrom="column">
              <wp:posOffset>-791845</wp:posOffset>
            </wp:positionH>
            <wp:positionV relativeFrom="paragraph">
              <wp:posOffset>-235432</wp:posOffset>
            </wp:positionV>
            <wp:extent cx="2098800" cy="1479600"/>
            <wp:effectExtent l="0" t="0" r="0" b="6350"/>
            <wp:wrapNone/>
            <wp:docPr id="5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ép 3"/>
                    <pic:cNvPicPr/>
                  </pic:nvPicPr>
                  <pic:blipFill rotWithShape="1"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279"/>
                    <a:stretch/>
                  </pic:blipFill>
                  <pic:spPr bwMode="auto">
                    <a:xfrm>
                      <a:off x="0" y="0"/>
                      <a:ext cx="2098800" cy="147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del>
  </w:p>
  <w:p w14:paraId="7E4368CF" w14:textId="1847E665" w:rsidR="00B178A8" w:rsidRDefault="00B178A8" w:rsidP="00B178A8">
    <w:pPr>
      <w:tabs>
        <w:tab w:val="left" w:pos="9000"/>
      </w:tabs>
      <w:ind w:left="10" w:right="136"/>
      <w:jc w:val="right"/>
      <w:rPr>
        <w:rFonts w:cs="Arial"/>
      </w:rPr>
    </w:pPr>
    <w:r>
      <w:rPr>
        <w:rFonts w:cs="Arial"/>
      </w:rPr>
      <w:t>4. számú melléklet</w:t>
    </w:r>
  </w:p>
  <w:p w14:paraId="61BCDFEA" w14:textId="77777777" w:rsidR="00B178A8" w:rsidRDefault="00B178A8" w:rsidP="00B178A8">
    <w:pPr>
      <w:spacing w:before="360"/>
      <w:ind w:left="-249" w:firstLine="249"/>
      <w:jc w:val="center"/>
      <w:rPr>
        <w:rFonts w:cs="Arial"/>
        <w:b/>
        <w:caps/>
        <w:sz w:val="24"/>
        <w:szCs w:val="24"/>
      </w:rPr>
    </w:pPr>
  </w:p>
  <w:p w14:paraId="5BD92E91" w14:textId="2A7878C6" w:rsidR="00B178A8" w:rsidRDefault="00B178A8" w:rsidP="00B178A8">
    <w:pPr>
      <w:pStyle w:val="lfej"/>
      <w:tabs>
        <w:tab w:val="clear" w:pos="4536"/>
        <w:tab w:val="clear" w:pos="9072"/>
        <w:tab w:val="left" w:pos="4962"/>
      </w:tabs>
    </w:pPr>
    <w:r>
      <w:rPr>
        <w:rFonts w:cs="Arial"/>
        <w:b/>
        <w:caps/>
        <w:sz w:val="24"/>
        <w:szCs w:val="24"/>
      </w:rPr>
      <w:tab/>
      <w:t>MÉRFÖLDKÖVEK</w:t>
    </w:r>
  </w:p>
  <w:p w14:paraId="35DC69D6" w14:textId="77777777" w:rsidR="00B178A8" w:rsidRDefault="00B178A8" w:rsidP="008F1B03">
    <w:pPr>
      <w:pStyle w:val="lfej"/>
      <w:tabs>
        <w:tab w:val="clear" w:pos="4536"/>
        <w:tab w:val="clear" w:pos="9072"/>
        <w:tab w:val="left" w:pos="40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380"/>
    <w:rsid w:val="0000302A"/>
    <w:rsid w:val="00006B2C"/>
    <w:rsid w:val="00010D1B"/>
    <w:rsid w:val="00012381"/>
    <w:rsid w:val="000240F9"/>
    <w:rsid w:val="00024E7B"/>
    <w:rsid w:val="00053D98"/>
    <w:rsid w:val="00064C00"/>
    <w:rsid w:val="00067A72"/>
    <w:rsid w:val="00083133"/>
    <w:rsid w:val="0009016F"/>
    <w:rsid w:val="000B6D3C"/>
    <w:rsid w:val="000C44B9"/>
    <w:rsid w:val="000D688E"/>
    <w:rsid w:val="000E1CC3"/>
    <w:rsid w:val="000E7EF4"/>
    <w:rsid w:val="001027C0"/>
    <w:rsid w:val="00167621"/>
    <w:rsid w:val="0017767A"/>
    <w:rsid w:val="001A553F"/>
    <w:rsid w:val="001C55F4"/>
    <w:rsid w:val="001E14F0"/>
    <w:rsid w:val="001F5D6A"/>
    <w:rsid w:val="001F6744"/>
    <w:rsid w:val="00226877"/>
    <w:rsid w:val="002341C3"/>
    <w:rsid w:val="00244BD4"/>
    <w:rsid w:val="00244F26"/>
    <w:rsid w:val="00246BEF"/>
    <w:rsid w:val="00277EF5"/>
    <w:rsid w:val="00282A7E"/>
    <w:rsid w:val="002A6C98"/>
    <w:rsid w:val="002C49F5"/>
    <w:rsid w:val="002C7076"/>
    <w:rsid w:val="002E280F"/>
    <w:rsid w:val="002E35EF"/>
    <w:rsid w:val="002E6C7E"/>
    <w:rsid w:val="002F2F82"/>
    <w:rsid w:val="003010C6"/>
    <w:rsid w:val="00321397"/>
    <w:rsid w:val="00324BE3"/>
    <w:rsid w:val="0032589B"/>
    <w:rsid w:val="00332A65"/>
    <w:rsid w:val="003410A9"/>
    <w:rsid w:val="00346380"/>
    <w:rsid w:val="0034783F"/>
    <w:rsid w:val="0036124F"/>
    <w:rsid w:val="00374A9C"/>
    <w:rsid w:val="0037639E"/>
    <w:rsid w:val="003905DC"/>
    <w:rsid w:val="00395697"/>
    <w:rsid w:val="003B0525"/>
    <w:rsid w:val="003C6289"/>
    <w:rsid w:val="003D0AE8"/>
    <w:rsid w:val="003D1BA4"/>
    <w:rsid w:val="003D7619"/>
    <w:rsid w:val="003E22E8"/>
    <w:rsid w:val="00400A1D"/>
    <w:rsid w:val="00405A3A"/>
    <w:rsid w:val="00433211"/>
    <w:rsid w:val="0043595F"/>
    <w:rsid w:val="0047455C"/>
    <w:rsid w:val="00475AD6"/>
    <w:rsid w:val="00483722"/>
    <w:rsid w:val="004873CB"/>
    <w:rsid w:val="00487AFC"/>
    <w:rsid w:val="00492365"/>
    <w:rsid w:val="004A7DD5"/>
    <w:rsid w:val="004C7587"/>
    <w:rsid w:val="004E0A80"/>
    <w:rsid w:val="004E1F94"/>
    <w:rsid w:val="004E461F"/>
    <w:rsid w:val="00504B51"/>
    <w:rsid w:val="0051342C"/>
    <w:rsid w:val="00543C10"/>
    <w:rsid w:val="005503E3"/>
    <w:rsid w:val="0055311B"/>
    <w:rsid w:val="00576321"/>
    <w:rsid w:val="005936C4"/>
    <w:rsid w:val="005B6988"/>
    <w:rsid w:val="005E106B"/>
    <w:rsid w:val="005F20F3"/>
    <w:rsid w:val="0065415E"/>
    <w:rsid w:val="00657E50"/>
    <w:rsid w:val="006602E8"/>
    <w:rsid w:val="0067542D"/>
    <w:rsid w:val="00677B3E"/>
    <w:rsid w:val="00682119"/>
    <w:rsid w:val="006909B7"/>
    <w:rsid w:val="00692C93"/>
    <w:rsid w:val="006A0EDF"/>
    <w:rsid w:val="006B65B9"/>
    <w:rsid w:val="006C138A"/>
    <w:rsid w:val="006C4767"/>
    <w:rsid w:val="006D3EBA"/>
    <w:rsid w:val="006E70FD"/>
    <w:rsid w:val="006F76CF"/>
    <w:rsid w:val="00701950"/>
    <w:rsid w:val="00702D89"/>
    <w:rsid w:val="007044AA"/>
    <w:rsid w:val="00712821"/>
    <w:rsid w:val="00744DE4"/>
    <w:rsid w:val="00774048"/>
    <w:rsid w:val="00781C86"/>
    <w:rsid w:val="00786A93"/>
    <w:rsid w:val="007B1174"/>
    <w:rsid w:val="007D52FE"/>
    <w:rsid w:val="007D700E"/>
    <w:rsid w:val="007F1FF7"/>
    <w:rsid w:val="0080399C"/>
    <w:rsid w:val="00853FEA"/>
    <w:rsid w:val="008664C5"/>
    <w:rsid w:val="008A5223"/>
    <w:rsid w:val="008B799D"/>
    <w:rsid w:val="008D3FD9"/>
    <w:rsid w:val="008D6A2A"/>
    <w:rsid w:val="008E509D"/>
    <w:rsid w:val="008E59CE"/>
    <w:rsid w:val="008F004B"/>
    <w:rsid w:val="008F1B03"/>
    <w:rsid w:val="00901BE5"/>
    <w:rsid w:val="00910971"/>
    <w:rsid w:val="00913B33"/>
    <w:rsid w:val="00935063"/>
    <w:rsid w:val="009455CD"/>
    <w:rsid w:val="00947E6A"/>
    <w:rsid w:val="009521EB"/>
    <w:rsid w:val="0098302B"/>
    <w:rsid w:val="00991113"/>
    <w:rsid w:val="00995210"/>
    <w:rsid w:val="009B373B"/>
    <w:rsid w:val="009E2781"/>
    <w:rsid w:val="009E7AF3"/>
    <w:rsid w:val="00A037EB"/>
    <w:rsid w:val="00A04678"/>
    <w:rsid w:val="00A24A03"/>
    <w:rsid w:val="00A57275"/>
    <w:rsid w:val="00A578CE"/>
    <w:rsid w:val="00A60846"/>
    <w:rsid w:val="00A75318"/>
    <w:rsid w:val="00A96BE6"/>
    <w:rsid w:val="00AA479E"/>
    <w:rsid w:val="00AB2301"/>
    <w:rsid w:val="00AB7872"/>
    <w:rsid w:val="00AD1C5A"/>
    <w:rsid w:val="00AE4616"/>
    <w:rsid w:val="00AE6059"/>
    <w:rsid w:val="00B15432"/>
    <w:rsid w:val="00B178A8"/>
    <w:rsid w:val="00B22B34"/>
    <w:rsid w:val="00B27FD0"/>
    <w:rsid w:val="00B36CCF"/>
    <w:rsid w:val="00B44503"/>
    <w:rsid w:val="00B468BC"/>
    <w:rsid w:val="00B7740A"/>
    <w:rsid w:val="00B92BAE"/>
    <w:rsid w:val="00BA35FC"/>
    <w:rsid w:val="00BB0695"/>
    <w:rsid w:val="00BB2FF6"/>
    <w:rsid w:val="00BB61F9"/>
    <w:rsid w:val="00BC199E"/>
    <w:rsid w:val="00BF2DA5"/>
    <w:rsid w:val="00C06F97"/>
    <w:rsid w:val="00C16D1A"/>
    <w:rsid w:val="00C43916"/>
    <w:rsid w:val="00C50393"/>
    <w:rsid w:val="00C504A9"/>
    <w:rsid w:val="00C51921"/>
    <w:rsid w:val="00C75A7D"/>
    <w:rsid w:val="00CA5978"/>
    <w:rsid w:val="00CB59B2"/>
    <w:rsid w:val="00CC2F9D"/>
    <w:rsid w:val="00CD19AE"/>
    <w:rsid w:val="00CD476B"/>
    <w:rsid w:val="00CE1D6B"/>
    <w:rsid w:val="00CF2727"/>
    <w:rsid w:val="00CF30F9"/>
    <w:rsid w:val="00D1297E"/>
    <w:rsid w:val="00D179F6"/>
    <w:rsid w:val="00D218F9"/>
    <w:rsid w:val="00D231F7"/>
    <w:rsid w:val="00D24842"/>
    <w:rsid w:val="00D337F4"/>
    <w:rsid w:val="00D50072"/>
    <w:rsid w:val="00D52537"/>
    <w:rsid w:val="00D7126D"/>
    <w:rsid w:val="00DA1332"/>
    <w:rsid w:val="00DB6F19"/>
    <w:rsid w:val="00DD3A3F"/>
    <w:rsid w:val="00DF7958"/>
    <w:rsid w:val="00E15972"/>
    <w:rsid w:val="00E22D63"/>
    <w:rsid w:val="00E2659F"/>
    <w:rsid w:val="00E3274B"/>
    <w:rsid w:val="00E36E4D"/>
    <w:rsid w:val="00E46F52"/>
    <w:rsid w:val="00E512CD"/>
    <w:rsid w:val="00E51AEA"/>
    <w:rsid w:val="00E8513D"/>
    <w:rsid w:val="00E85389"/>
    <w:rsid w:val="00E922CE"/>
    <w:rsid w:val="00EA0DF1"/>
    <w:rsid w:val="00EA1F3B"/>
    <w:rsid w:val="00EB5DEA"/>
    <w:rsid w:val="00EF0366"/>
    <w:rsid w:val="00EF07BA"/>
    <w:rsid w:val="00F04D70"/>
    <w:rsid w:val="00F14B9D"/>
    <w:rsid w:val="00F14E08"/>
    <w:rsid w:val="00F2743B"/>
    <w:rsid w:val="00F508D3"/>
    <w:rsid w:val="00F7423F"/>
    <w:rsid w:val="00F804B3"/>
    <w:rsid w:val="00F963B4"/>
    <w:rsid w:val="00FA3554"/>
    <w:rsid w:val="00FA5335"/>
    <w:rsid w:val="00FB22BA"/>
    <w:rsid w:val="00FB2E0A"/>
    <w:rsid w:val="00FB50C3"/>
    <w:rsid w:val="00FC5D21"/>
    <w:rsid w:val="00FD0E47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353A82F"/>
  <w15:docId w15:val="{A2EFC72E-BE14-4BB0-ACBC-5590EBB8D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842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842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0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9E78F-EDF5-4B67-B119-A1C116596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Pázmány Roland</cp:lastModifiedBy>
  <cp:revision>3</cp:revision>
  <cp:lastPrinted>2014-04-30T16:20:00Z</cp:lastPrinted>
  <dcterms:created xsi:type="dcterms:W3CDTF">2023-03-13T09:38:00Z</dcterms:created>
  <dcterms:modified xsi:type="dcterms:W3CDTF">2023-03-16T10:51:00Z</dcterms:modified>
</cp:coreProperties>
</file>